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stylesWithEffects.xml" ContentType="application/vnd.ms-word.stylesWithEffects+xml"/>
  <Override PartName="/docProps/app.xml" ContentType="application/vnd.openxmlformats-officedocument.extended-properties+xml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0242" w:rsidRDefault="00C40242" w:rsidP="00C40242">
      <w:pPr>
        <w:jc w:val="center"/>
        <w:rPr>
          <w:b/>
        </w:rPr>
      </w:pPr>
      <w:r w:rsidRPr="00C40242">
        <w:rPr>
          <w:b/>
        </w:rPr>
        <w:t>Unit Plan</w:t>
      </w:r>
    </w:p>
    <w:p w:rsidR="000B7F32" w:rsidRPr="00C40242" w:rsidRDefault="000B7F32" w:rsidP="00C40242">
      <w:pPr>
        <w:jc w:val="center"/>
        <w:rPr>
          <w:b/>
        </w:rPr>
      </w:pPr>
    </w:p>
    <w:tbl>
      <w:tblPr>
        <w:tblStyle w:val="TableGrid"/>
        <w:tblW w:w="0" w:type="auto"/>
        <w:tblLook w:val="00A0"/>
      </w:tblPr>
      <w:tblGrid>
        <w:gridCol w:w="1713"/>
        <w:gridCol w:w="262"/>
        <w:gridCol w:w="2632"/>
        <w:gridCol w:w="4249"/>
      </w:tblGrid>
      <w:tr w:rsidR="00C40242">
        <w:trPr>
          <w:trHeight w:val="432"/>
        </w:trPr>
        <w:tc>
          <w:tcPr>
            <w:tcW w:w="1975" w:type="dxa"/>
            <w:gridSpan w:val="2"/>
            <w:shd w:val="clear" w:color="auto" w:fill="D9D9D9" w:themeFill="background1" w:themeFillShade="D9"/>
            <w:vAlign w:val="center"/>
          </w:tcPr>
          <w:p w:rsidR="00C40242" w:rsidRDefault="00C40242" w:rsidP="000927CE">
            <w:pPr>
              <w:rPr>
                <w:b/>
              </w:rPr>
            </w:pPr>
            <w:r>
              <w:rPr>
                <w:b/>
              </w:rPr>
              <w:t>Department:</w:t>
            </w:r>
          </w:p>
        </w:tc>
        <w:tc>
          <w:tcPr>
            <w:tcW w:w="6881" w:type="dxa"/>
            <w:gridSpan w:val="2"/>
            <w:shd w:val="clear" w:color="auto" w:fill="auto"/>
            <w:vAlign w:val="center"/>
          </w:tcPr>
          <w:p w:rsidR="00C40242" w:rsidRDefault="00C40242" w:rsidP="004C4F5E">
            <w:pPr>
              <w:rPr>
                <w:b/>
              </w:rPr>
            </w:pPr>
            <w:r>
              <w:rPr>
                <w:b/>
              </w:rPr>
              <w:t>World Languages</w:t>
            </w:r>
          </w:p>
        </w:tc>
      </w:tr>
      <w:tr w:rsidR="00C40242">
        <w:trPr>
          <w:trHeight w:val="432"/>
        </w:trPr>
        <w:tc>
          <w:tcPr>
            <w:tcW w:w="1975" w:type="dxa"/>
            <w:gridSpan w:val="2"/>
            <w:shd w:val="clear" w:color="auto" w:fill="D9D9D9" w:themeFill="background1" w:themeFillShade="D9"/>
            <w:vAlign w:val="center"/>
          </w:tcPr>
          <w:p w:rsidR="00C40242" w:rsidRDefault="00C40242" w:rsidP="000927CE">
            <w:pPr>
              <w:rPr>
                <w:b/>
              </w:rPr>
            </w:pPr>
            <w:r>
              <w:rPr>
                <w:b/>
              </w:rPr>
              <w:t>Course:</w:t>
            </w:r>
          </w:p>
        </w:tc>
        <w:tc>
          <w:tcPr>
            <w:tcW w:w="6881" w:type="dxa"/>
            <w:gridSpan w:val="2"/>
            <w:shd w:val="clear" w:color="auto" w:fill="auto"/>
            <w:vAlign w:val="center"/>
          </w:tcPr>
          <w:p w:rsidR="00C40242" w:rsidRDefault="00B577B7" w:rsidP="004C4F5E">
            <w:pPr>
              <w:rPr>
                <w:b/>
              </w:rPr>
            </w:pPr>
            <w:r>
              <w:rPr>
                <w:b/>
              </w:rPr>
              <w:t>Spanish 2</w:t>
            </w:r>
          </w:p>
        </w:tc>
      </w:tr>
      <w:tr w:rsidR="000927CE">
        <w:trPr>
          <w:trHeight w:val="432"/>
        </w:trPr>
        <w:tc>
          <w:tcPr>
            <w:tcW w:w="1975" w:type="dxa"/>
            <w:gridSpan w:val="2"/>
            <w:shd w:val="clear" w:color="auto" w:fill="D9D9D9" w:themeFill="background1" w:themeFillShade="D9"/>
            <w:vAlign w:val="center"/>
          </w:tcPr>
          <w:p w:rsidR="000927CE" w:rsidRPr="000416AD" w:rsidRDefault="000927CE" w:rsidP="000927CE">
            <w:pPr>
              <w:rPr>
                <w:b/>
              </w:rPr>
            </w:pPr>
            <w:r>
              <w:rPr>
                <w:b/>
              </w:rPr>
              <w:t>Theme:</w:t>
            </w:r>
          </w:p>
        </w:tc>
        <w:tc>
          <w:tcPr>
            <w:tcW w:w="6881" w:type="dxa"/>
            <w:gridSpan w:val="2"/>
            <w:shd w:val="clear" w:color="auto" w:fill="auto"/>
            <w:vAlign w:val="center"/>
          </w:tcPr>
          <w:p w:rsidR="000927CE" w:rsidRPr="000416AD" w:rsidRDefault="006C439C" w:rsidP="004C4F5E">
            <w:pPr>
              <w:rPr>
                <w:b/>
              </w:rPr>
            </w:pPr>
            <w:r>
              <w:rPr>
                <w:b/>
              </w:rPr>
              <w:t>Healthy lifestyle</w:t>
            </w:r>
            <w:ins w:id="0" w:author="Terrill Laura" w:date="2012-05-21T22:44:00Z">
              <w:r w:rsidR="00FE6DED">
                <w:rPr>
                  <w:b/>
                </w:rPr>
                <w:t xml:space="preserve">  ap theme?</w:t>
              </w:r>
            </w:ins>
          </w:p>
        </w:tc>
      </w:tr>
      <w:tr w:rsidR="000927CE">
        <w:trPr>
          <w:trHeight w:val="432"/>
        </w:trPr>
        <w:tc>
          <w:tcPr>
            <w:tcW w:w="1975" w:type="dxa"/>
            <w:gridSpan w:val="2"/>
            <w:shd w:val="clear" w:color="auto" w:fill="D9D9D9" w:themeFill="background1" w:themeFillShade="D9"/>
            <w:vAlign w:val="center"/>
          </w:tcPr>
          <w:p w:rsidR="000927CE" w:rsidRPr="000416AD" w:rsidRDefault="000927CE" w:rsidP="000927CE">
            <w:pPr>
              <w:rPr>
                <w:b/>
              </w:rPr>
            </w:pPr>
            <w:r>
              <w:rPr>
                <w:b/>
              </w:rPr>
              <w:t>Topic:</w:t>
            </w:r>
          </w:p>
        </w:tc>
        <w:tc>
          <w:tcPr>
            <w:tcW w:w="6881" w:type="dxa"/>
            <w:gridSpan w:val="2"/>
            <w:shd w:val="clear" w:color="auto" w:fill="auto"/>
            <w:vAlign w:val="center"/>
          </w:tcPr>
          <w:p w:rsidR="000927CE" w:rsidRPr="000416AD" w:rsidRDefault="006C439C" w:rsidP="000927CE">
            <w:pPr>
              <w:rPr>
                <w:b/>
              </w:rPr>
            </w:pPr>
            <w:r>
              <w:rPr>
                <w:b/>
              </w:rPr>
              <w:t>“Life, liberty, and the pursuit of happiness”</w:t>
            </w:r>
          </w:p>
        </w:tc>
      </w:tr>
      <w:tr w:rsidR="004C4F5E">
        <w:trPr>
          <w:trHeight w:val="432"/>
        </w:trPr>
        <w:tc>
          <w:tcPr>
            <w:tcW w:w="1975" w:type="dxa"/>
            <w:gridSpan w:val="2"/>
            <w:shd w:val="clear" w:color="auto" w:fill="D9D9D9" w:themeFill="background1" w:themeFillShade="D9"/>
            <w:vAlign w:val="center"/>
          </w:tcPr>
          <w:p w:rsidR="004C4F5E" w:rsidRPr="000416AD" w:rsidRDefault="004C4F5E" w:rsidP="004C4F5E">
            <w:pPr>
              <w:rPr>
                <w:b/>
              </w:rPr>
            </w:pPr>
            <w:r>
              <w:rPr>
                <w:b/>
              </w:rPr>
              <w:t>Learning Scenario</w:t>
            </w:r>
          </w:p>
        </w:tc>
        <w:tc>
          <w:tcPr>
            <w:tcW w:w="6881" w:type="dxa"/>
            <w:gridSpan w:val="2"/>
            <w:shd w:val="clear" w:color="auto" w:fill="auto"/>
            <w:vAlign w:val="center"/>
          </w:tcPr>
          <w:p w:rsidR="000E697C" w:rsidRPr="005F73AC" w:rsidRDefault="006C439C" w:rsidP="006C439C">
            <w:pPr>
              <w:widowControl w:val="0"/>
              <w:tabs>
                <w:tab w:val="left" w:pos="220"/>
              </w:tabs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  <w:r>
              <w:rPr>
                <w:rFonts w:cs="Verdana"/>
                <w:szCs w:val="22"/>
                <w:lang w:bidi="en-US"/>
              </w:rPr>
              <w:t xml:space="preserve">Students will be able to exchange information about ways to stay healthy, compare and contrast daily routines, compare their lifestyles and diets to those of with peers from a Spanish-speaking country (Spain).  Students will be able to: buy food in a market and supermarket, as well as personal care items, and make plans to play a sport with a friend. </w:t>
            </w:r>
          </w:p>
        </w:tc>
      </w:tr>
      <w:tr w:rsidR="008953DF">
        <w:trPr>
          <w:trHeight w:val="432"/>
        </w:trPr>
        <w:tc>
          <w:tcPr>
            <w:tcW w:w="1975" w:type="dxa"/>
            <w:gridSpan w:val="2"/>
            <w:shd w:val="clear" w:color="auto" w:fill="D9D9D9" w:themeFill="background1" w:themeFillShade="D9"/>
            <w:vAlign w:val="center"/>
          </w:tcPr>
          <w:p w:rsidR="008953DF" w:rsidRDefault="008953DF" w:rsidP="004C4F5E">
            <w:pPr>
              <w:rPr>
                <w:b/>
              </w:rPr>
            </w:pPr>
            <w:r>
              <w:rPr>
                <w:b/>
              </w:rPr>
              <w:t>Standard(s):</w:t>
            </w:r>
          </w:p>
        </w:tc>
        <w:tc>
          <w:tcPr>
            <w:tcW w:w="6881" w:type="dxa"/>
            <w:gridSpan w:val="2"/>
            <w:shd w:val="clear" w:color="auto" w:fill="auto"/>
            <w:vAlign w:val="center"/>
          </w:tcPr>
          <w:p w:rsidR="008953DF" w:rsidRPr="003A2700" w:rsidRDefault="001025BE" w:rsidP="004C4F5E">
            <w:r>
              <w:t xml:space="preserve">State and national standards are given in the course outline. Course level enduring understandings and essential questions are also in the course outline. </w:t>
            </w:r>
          </w:p>
        </w:tc>
      </w:tr>
      <w:tr w:rsidR="000416AD">
        <w:trPr>
          <w:trHeight w:val="432"/>
        </w:trPr>
        <w:tc>
          <w:tcPr>
            <w:tcW w:w="8856" w:type="dxa"/>
            <w:gridSpan w:val="4"/>
            <w:shd w:val="clear" w:color="auto" w:fill="FFFF00"/>
            <w:vAlign w:val="center"/>
          </w:tcPr>
          <w:p w:rsidR="000416AD" w:rsidRPr="000416AD" w:rsidRDefault="000416AD" w:rsidP="000416AD">
            <w:pPr>
              <w:jc w:val="center"/>
              <w:rPr>
                <w:b/>
              </w:rPr>
            </w:pPr>
            <w:r w:rsidRPr="000416AD">
              <w:rPr>
                <w:b/>
              </w:rPr>
              <w:t xml:space="preserve"> Desired Results</w:t>
            </w:r>
          </w:p>
        </w:tc>
      </w:tr>
      <w:tr w:rsidR="008953DF">
        <w:tc>
          <w:tcPr>
            <w:tcW w:w="1975" w:type="dxa"/>
            <w:gridSpan w:val="2"/>
            <w:shd w:val="clear" w:color="auto" w:fill="D9D9D9" w:themeFill="background1" w:themeFillShade="D9"/>
          </w:tcPr>
          <w:p w:rsidR="008953DF" w:rsidRPr="008953DF" w:rsidRDefault="008953DF" w:rsidP="008953DF">
            <w:pPr>
              <w:rPr>
                <w:b/>
              </w:rPr>
            </w:pPr>
            <w:r w:rsidRPr="000416AD">
              <w:rPr>
                <w:b/>
              </w:rPr>
              <w:t>Understandings</w:t>
            </w:r>
          </w:p>
        </w:tc>
        <w:tc>
          <w:tcPr>
            <w:tcW w:w="6881" w:type="dxa"/>
            <w:gridSpan w:val="2"/>
          </w:tcPr>
          <w:p w:rsidR="000E697C" w:rsidRDefault="001025BE" w:rsidP="001025BE">
            <w:pPr>
              <w:pStyle w:val="ListParagraph"/>
              <w:numPr>
                <w:ilvl w:val="0"/>
                <w:numId w:val="18"/>
                <w:numberingChange w:id="1" w:author="Terrill Laura" w:date="2012-05-21T22:44:00Z" w:original=""/>
              </w:numPr>
              <w:rPr>
                <w:rFonts w:cs="Verdana"/>
                <w:szCs w:val="22"/>
                <w:lang w:bidi="en-US"/>
              </w:rPr>
            </w:pPr>
            <w:r w:rsidRPr="001025BE">
              <w:rPr>
                <w:rFonts w:cs="Verdana"/>
                <w:szCs w:val="22"/>
                <w:lang w:bidi="en-US"/>
              </w:rPr>
              <w:t>There are</w:t>
            </w:r>
            <w:r>
              <w:rPr>
                <w:rFonts w:cs="Verdana"/>
                <w:szCs w:val="22"/>
                <w:lang w:bidi="en-US"/>
              </w:rPr>
              <w:t xml:space="preserve"> multiple ways to stay healthy</w:t>
            </w:r>
          </w:p>
          <w:p w:rsidR="008953DF" w:rsidRPr="001025BE" w:rsidRDefault="001025BE" w:rsidP="000E697C">
            <w:pPr>
              <w:pStyle w:val="ListParagraph"/>
              <w:numPr>
                <w:ilvl w:val="0"/>
                <w:numId w:val="18"/>
                <w:numberingChange w:id="2" w:author="Terrill Laura" w:date="2012-05-21T22:44:00Z" w:original=""/>
              </w:numPr>
              <w:rPr>
                <w:rFonts w:cs="Verdana"/>
                <w:szCs w:val="22"/>
                <w:lang w:bidi="en-US"/>
              </w:rPr>
            </w:pPr>
            <w:r>
              <w:rPr>
                <w:rFonts w:cs="Verdana"/>
                <w:szCs w:val="22"/>
                <w:lang w:bidi="en-US"/>
              </w:rPr>
              <w:t>Routines vary in different parts of the world</w:t>
            </w:r>
          </w:p>
        </w:tc>
      </w:tr>
      <w:tr w:rsidR="008953DF">
        <w:tc>
          <w:tcPr>
            <w:tcW w:w="1975" w:type="dxa"/>
            <w:gridSpan w:val="2"/>
            <w:shd w:val="clear" w:color="auto" w:fill="D9D9D9" w:themeFill="background1" w:themeFillShade="D9"/>
          </w:tcPr>
          <w:p w:rsidR="008953DF" w:rsidRDefault="008953DF" w:rsidP="008953DF">
            <w:pPr>
              <w:rPr>
                <w:b/>
              </w:rPr>
            </w:pPr>
            <w:r>
              <w:rPr>
                <w:b/>
              </w:rPr>
              <w:t>Essential Questions</w:t>
            </w:r>
          </w:p>
        </w:tc>
        <w:tc>
          <w:tcPr>
            <w:tcW w:w="6881" w:type="dxa"/>
            <w:gridSpan w:val="2"/>
          </w:tcPr>
          <w:p w:rsidR="001025BE" w:rsidRDefault="001025BE" w:rsidP="001025BE">
            <w:pPr>
              <w:pStyle w:val="ListParagraph"/>
              <w:numPr>
                <w:ilvl w:val="0"/>
                <w:numId w:val="18"/>
                <w:numberingChange w:id="3" w:author="Terrill Laura" w:date="2012-05-21T22:44:00Z" w:original=""/>
              </w:numPr>
              <w:rPr>
                <w:rFonts w:cs="Verdana"/>
                <w:szCs w:val="22"/>
                <w:lang w:bidi="en-US"/>
              </w:rPr>
            </w:pPr>
            <w:r w:rsidRPr="001025BE">
              <w:rPr>
                <w:rFonts w:cs="Verdana"/>
                <w:szCs w:val="22"/>
                <w:lang w:bidi="en-US"/>
              </w:rPr>
              <w:t xml:space="preserve">What is considered a healthy lifestyle in different parts of the world? </w:t>
            </w:r>
          </w:p>
          <w:p w:rsidR="008953DF" w:rsidRPr="001025BE" w:rsidRDefault="001025BE" w:rsidP="000E697C">
            <w:pPr>
              <w:pStyle w:val="ListParagraph"/>
              <w:numPr>
                <w:ilvl w:val="0"/>
                <w:numId w:val="18"/>
                <w:numberingChange w:id="4" w:author="Terrill Laura" w:date="2012-05-21T22:44:00Z" w:original=""/>
              </w:numPr>
              <w:rPr>
                <w:rFonts w:cs="Verdana"/>
                <w:szCs w:val="22"/>
                <w:lang w:bidi="en-US"/>
              </w:rPr>
            </w:pPr>
            <w:r w:rsidRPr="001025BE">
              <w:rPr>
                <w:rFonts w:cs="Verdana"/>
                <w:szCs w:val="22"/>
                <w:lang w:bidi="en-US"/>
              </w:rPr>
              <w:t>Are there other ways to maintain a healthy lifestyle?</w:t>
            </w:r>
          </w:p>
        </w:tc>
      </w:tr>
      <w:tr w:rsidR="000416AD">
        <w:trPr>
          <w:trHeight w:val="432"/>
        </w:trPr>
        <w:tc>
          <w:tcPr>
            <w:tcW w:w="4607" w:type="dxa"/>
            <w:gridSpan w:val="3"/>
            <w:shd w:val="clear" w:color="auto" w:fill="D9D9D9" w:themeFill="background1" w:themeFillShade="D9"/>
          </w:tcPr>
          <w:p w:rsidR="004D4008" w:rsidRPr="004D4008" w:rsidRDefault="000927CE" w:rsidP="004D4008">
            <w:pPr>
              <w:jc w:val="center"/>
              <w:rPr>
                <w:b/>
              </w:rPr>
            </w:pPr>
            <w:r>
              <w:rPr>
                <w:b/>
              </w:rPr>
              <w:t>Skills / Functions</w:t>
            </w:r>
          </w:p>
          <w:p w:rsidR="000927CE" w:rsidRDefault="000927CE" w:rsidP="000927CE">
            <w:pPr>
              <w:jc w:val="center"/>
            </w:pPr>
            <w:r>
              <w:t>what students will know and be able to do</w:t>
            </w:r>
          </w:p>
          <w:p w:rsidR="000416AD" w:rsidRDefault="000416AD" w:rsidP="000927CE"/>
        </w:tc>
        <w:tc>
          <w:tcPr>
            <w:tcW w:w="4249" w:type="dxa"/>
            <w:shd w:val="clear" w:color="auto" w:fill="D9D9D9" w:themeFill="background1" w:themeFillShade="D9"/>
            <w:vAlign w:val="center"/>
          </w:tcPr>
          <w:p w:rsidR="004D4008" w:rsidRPr="004D4008" w:rsidRDefault="000416AD" w:rsidP="00BE012C">
            <w:pPr>
              <w:jc w:val="center"/>
              <w:rPr>
                <w:b/>
              </w:rPr>
            </w:pPr>
            <w:r w:rsidRPr="004D4008">
              <w:rPr>
                <w:b/>
              </w:rPr>
              <w:t xml:space="preserve">Knowledge </w:t>
            </w:r>
          </w:p>
          <w:p w:rsidR="000416AD" w:rsidRDefault="004D4008" w:rsidP="000927CE">
            <w:pPr>
              <w:jc w:val="center"/>
            </w:pPr>
            <w:r>
              <w:t>what students will need in terms of vocabulary and structures to demonstrate their knowledge</w:t>
            </w:r>
          </w:p>
        </w:tc>
      </w:tr>
      <w:tr w:rsidR="001025BE">
        <w:trPr>
          <w:cantSplit/>
          <w:trHeight w:val="290"/>
        </w:trPr>
        <w:tc>
          <w:tcPr>
            <w:tcW w:w="4607" w:type="dxa"/>
            <w:gridSpan w:val="3"/>
          </w:tcPr>
          <w:p w:rsidR="001025BE" w:rsidRPr="000A092C" w:rsidRDefault="001025BE" w:rsidP="001025BE">
            <w:pPr>
              <w:rPr>
                <w:rFonts w:ascii="Times New Roman" w:hAnsi="Times New Roman" w:cs="Times New Roman"/>
              </w:rPr>
            </w:pPr>
            <w:r w:rsidRPr="000A092C">
              <w:rPr>
                <w:rFonts w:ascii="Times New Roman" w:hAnsi="Times New Roman" w:cs="Times New Roman"/>
              </w:rPr>
              <w:t>Exchange information about ways to stay healthy</w:t>
            </w:r>
          </w:p>
        </w:tc>
        <w:tc>
          <w:tcPr>
            <w:tcW w:w="4249" w:type="dxa"/>
          </w:tcPr>
          <w:p w:rsidR="001025BE" w:rsidRPr="00030CF5" w:rsidRDefault="001025BE" w:rsidP="001025BE">
            <w:pPr>
              <w:rPr>
                <w:rFonts w:ascii="Times New Roman" w:hAnsi="Times New Roman" w:cs="Times New Roman"/>
                <w:lang w:val="fr-FR"/>
              </w:rPr>
            </w:pPr>
            <w:r w:rsidRPr="00030CF5">
              <w:rPr>
                <w:rFonts w:ascii="Times New Roman" w:hAnsi="Times New Roman" w:cs="Times New Roman"/>
                <w:lang w:val="fr-FR"/>
              </w:rPr>
              <w:t>Reflexive verbs</w:t>
            </w:r>
          </w:p>
        </w:tc>
      </w:tr>
      <w:tr w:rsidR="001025BE" w:rsidRPr="00424F50">
        <w:trPr>
          <w:trHeight w:val="290"/>
        </w:trPr>
        <w:tc>
          <w:tcPr>
            <w:tcW w:w="4607" w:type="dxa"/>
            <w:gridSpan w:val="3"/>
          </w:tcPr>
          <w:p w:rsidR="001025BE" w:rsidRPr="001025BE" w:rsidRDefault="001025BE" w:rsidP="000927CE">
            <w:pPr>
              <w:rPr>
                <w:rFonts w:ascii="Times New Roman" w:hAnsi="Times New Roman" w:cs="Times New Roman"/>
              </w:rPr>
            </w:pPr>
            <w:r w:rsidRPr="000A092C">
              <w:rPr>
                <w:rFonts w:ascii="Times New Roman" w:hAnsi="Times New Roman" w:cs="Times New Roman"/>
              </w:rPr>
              <w:t>Identify routines – where, when, and how often they perform certain activities</w:t>
            </w:r>
          </w:p>
        </w:tc>
        <w:tc>
          <w:tcPr>
            <w:tcW w:w="4249" w:type="dxa"/>
          </w:tcPr>
          <w:p w:rsidR="001025BE" w:rsidRPr="001025BE" w:rsidRDefault="00782478" w:rsidP="001025BE">
            <w:pPr>
              <w:rPr>
                <w:rFonts w:ascii="Times New Roman" w:hAnsi="Times New Roman" w:cs="Times New Roman"/>
                <w:lang w:val="es-EC"/>
              </w:rPr>
            </w:pPr>
            <w:r>
              <w:rPr>
                <w:rFonts w:ascii="Times New Roman" w:hAnsi="Times New Roman" w:cs="Times New Roman"/>
                <w:lang w:val="es-ES"/>
              </w:rPr>
              <w:t xml:space="preserve">Reflexive verbs; </w:t>
            </w:r>
            <w:r w:rsidR="001025BE" w:rsidRPr="00030CF5">
              <w:rPr>
                <w:rFonts w:ascii="Times New Roman" w:hAnsi="Times New Roman" w:cs="Times New Roman"/>
                <w:lang w:val="es-ES"/>
              </w:rPr>
              <w:t>Comparatives (más qué, menos que, tanto+noun+como)</w:t>
            </w:r>
          </w:p>
        </w:tc>
      </w:tr>
      <w:tr w:rsidR="001025BE" w:rsidRPr="00424F50">
        <w:trPr>
          <w:trHeight w:val="290"/>
        </w:trPr>
        <w:tc>
          <w:tcPr>
            <w:tcW w:w="4607" w:type="dxa"/>
            <w:gridSpan w:val="3"/>
          </w:tcPr>
          <w:p w:rsidR="001025BE" w:rsidRPr="001025BE" w:rsidRDefault="001025BE" w:rsidP="000927CE">
            <w:pPr>
              <w:rPr>
                <w:rFonts w:ascii="Times New Roman" w:hAnsi="Times New Roman" w:cs="Times New Roman"/>
              </w:rPr>
            </w:pPr>
            <w:r w:rsidRPr="000A092C">
              <w:rPr>
                <w:rFonts w:ascii="Times New Roman" w:hAnsi="Times New Roman" w:cs="Times New Roman"/>
              </w:rPr>
              <w:t>Compare diet and meal times with others from target language countries</w:t>
            </w:r>
          </w:p>
        </w:tc>
        <w:tc>
          <w:tcPr>
            <w:tcW w:w="4249" w:type="dxa"/>
          </w:tcPr>
          <w:p w:rsidR="007C4555" w:rsidRPr="00030CF5" w:rsidRDefault="00424F50" w:rsidP="001025BE">
            <w:pPr>
              <w:rPr>
                <w:rFonts w:ascii="Times New Roman" w:hAnsi="Times New Roman" w:cs="Times New Roman"/>
                <w:lang w:val="es-ES"/>
              </w:rPr>
            </w:pPr>
            <w:r w:rsidRPr="00030CF5">
              <w:rPr>
                <w:rFonts w:ascii="Times New Roman" w:hAnsi="Times New Roman" w:cs="Times New Roman"/>
                <w:lang w:val="es-ES"/>
              </w:rPr>
              <w:t>Comparatives (más qué, menos que, tanto+noun+como)</w:t>
            </w:r>
          </w:p>
        </w:tc>
      </w:tr>
      <w:tr w:rsidR="001025BE">
        <w:trPr>
          <w:trHeight w:val="290"/>
        </w:trPr>
        <w:tc>
          <w:tcPr>
            <w:tcW w:w="4607" w:type="dxa"/>
            <w:gridSpan w:val="3"/>
          </w:tcPr>
          <w:p w:rsidR="001025BE" w:rsidRPr="001025BE" w:rsidRDefault="001025BE" w:rsidP="000927CE">
            <w:pPr>
              <w:rPr>
                <w:rFonts w:ascii="Times New Roman" w:hAnsi="Times New Roman" w:cs="Times New Roman"/>
              </w:rPr>
            </w:pPr>
            <w:r w:rsidRPr="000A092C">
              <w:rPr>
                <w:rFonts w:ascii="Times New Roman" w:hAnsi="Times New Roman" w:cs="Times New Roman"/>
              </w:rPr>
              <w:t>Describe a weekend where health and fitness were part of your routine</w:t>
            </w:r>
          </w:p>
        </w:tc>
        <w:tc>
          <w:tcPr>
            <w:tcW w:w="4249" w:type="dxa"/>
          </w:tcPr>
          <w:p w:rsidR="007C4555" w:rsidRDefault="007C4555" w:rsidP="007C4555">
            <w:pPr>
              <w:rPr>
                <w:rFonts w:ascii="Times New Roman" w:hAnsi="Times New Roman" w:cs="Times New Roman"/>
                <w:lang w:val="es-ES"/>
              </w:rPr>
            </w:pPr>
            <w:r>
              <w:rPr>
                <w:rFonts w:ascii="Times New Roman" w:hAnsi="Times New Roman" w:cs="Times New Roman"/>
                <w:lang w:val="es-ES"/>
              </w:rPr>
              <w:t>Preterit</w:t>
            </w:r>
            <w:r w:rsidR="00D50043">
              <w:rPr>
                <w:rFonts w:ascii="Times New Roman" w:hAnsi="Times New Roman" w:cs="Times New Roman"/>
                <w:lang w:val="es-ES"/>
              </w:rPr>
              <w:t>e</w:t>
            </w:r>
          </w:p>
          <w:p w:rsidR="001025BE" w:rsidRPr="00030CF5" w:rsidRDefault="001025BE" w:rsidP="001025BE">
            <w:pPr>
              <w:rPr>
                <w:rFonts w:ascii="Times New Roman" w:hAnsi="Times New Roman" w:cs="Times New Roman"/>
                <w:lang w:val="es-ES"/>
              </w:rPr>
            </w:pPr>
          </w:p>
        </w:tc>
      </w:tr>
      <w:tr w:rsidR="0022104E" w:rsidRPr="0022104E">
        <w:trPr>
          <w:trHeight w:val="290"/>
        </w:trPr>
        <w:tc>
          <w:tcPr>
            <w:tcW w:w="4607" w:type="dxa"/>
            <w:gridSpan w:val="3"/>
          </w:tcPr>
          <w:p w:rsidR="0022104E" w:rsidRPr="000A092C" w:rsidRDefault="0022104E" w:rsidP="000927C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Compare your eating habits when you were little to now (TRIAL)</w:t>
            </w:r>
          </w:p>
        </w:tc>
        <w:tc>
          <w:tcPr>
            <w:tcW w:w="4249" w:type="dxa"/>
          </w:tcPr>
          <w:p w:rsidR="0022104E" w:rsidRPr="0022104E" w:rsidRDefault="0022104E" w:rsidP="007C4555">
            <w:pPr>
              <w:rPr>
                <w:rFonts w:ascii="Times New Roman" w:hAnsi="Times New Roman" w:cs="Times New Roman"/>
                <w:lang w:val="es-ES"/>
              </w:rPr>
            </w:pPr>
            <w:r w:rsidRPr="0022104E">
              <w:rPr>
                <w:rFonts w:ascii="Times New Roman" w:hAnsi="Times New Roman" w:cs="Times New Roman"/>
                <w:lang w:val="es-ES"/>
              </w:rPr>
              <w:t>Preterite vs. Imperfect (comer, ser, hacer)</w:t>
            </w:r>
          </w:p>
          <w:p w:rsidR="0022104E" w:rsidRPr="0022104E" w:rsidRDefault="0022104E" w:rsidP="007C4555">
            <w:pPr>
              <w:rPr>
                <w:rFonts w:ascii="Times New Roman" w:hAnsi="Times New Roman" w:cs="Times New Roman"/>
                <w:lang w:val="es-ES"/>
              </w:rPr>
            </w:pPr>
            <w:r>
              <w:rPr>
                <w:rFonts w:ascii="Times New Roman" w:hAnsi="Times New Roman" w:cs="Times New Roman"/>
                <w:lang w:val="es-ES"/>
              </w:rPr>
              <w:t>TRIAL</w:t>
            </w:r>
            <w:bookmarkStart w:id="5" w:name="_GoBack"/>
            <w:bookmarkEnd w:id="5"/>
          </w:p>
        </w:tc>
      </w:tr>
      <w:tr w:rsidR="001025BE">
        <w:trPr>
          <w:trHeight w:val="512"/>
        </w:trPr>
        <w:tc>
          <w:tcPr>
            <w:tcW w:w="8856" w:type="dxa"/>
            <w:gridSpan w:val="4"/>
            <w:shd w:val="clear" w:color="auto" w:fill="FFFF00"/>
            <w:vAlign w:val="center"/>
          </w:tcPr>
          <w:p w:rsidR="001025BE" w:rsidRPr="008953DF" w:rsidRDefault="001025BE" w:rsidP="001C4C00">
            <w:pPr>
              <w:jc w:val="center"/>
              <w:rPr>
                <w:b/>
              </w:rPr>
            </w:pPr>
            <w:r w:rsidRPr="0022104E">
              <w:rPr>
                <w:b/>
                <w:lang w:val="es-ES"/>
              </w:rPr>
              <w:t xml:space="preserve"> </w:t>
            </w:r>
            <w:r w:rsidRPr="001C4C00">
              <w:rPr>
                <w:b/>
              </w:rPr>
              <w:t>Assessment Evidence</w:t>
            </w:r>
          </w:p>
        </w:tc>
      </w:tr>
      <w:tr w:rsidR="001025BE">
        <w:trPr>
          <w:trHeight w:val="290"/>
        </w:trPr>
        <w:tc>
          <w:tcPr>
            <w:tcW w:w="8856" w:type="dxa"/>
            <w:gridSpan w:val="4"/>
            <w:shd w:val="clear" w:color="auto" w:fill="D9D9D9" w:themeFill="background1" w:themeFillShade="D9"/>
          </w:tcPr>
          <w:p w:rsidR="001025BE" w:rsidRPr="001C4C00" w:rsidRDefault="001025BE" w:rsidP="001C4C00">
            <w:pPr>
              <w:jc w:val="center"/>
              <w:rPr>
                <w:b/>
              </w:rPr>
            </w:pPr>
            <w:r w:rsidRPr="001C4C00">
              <w:rPr>
                <w:b/>
              </w:rPr>
              <w:t>Performance Task Summary</w:t>
            </w:r>
          </w:p>
          <w:p w:rsidR="001025BE" w:rsidRPr="001C4C00" w:rsidRDefault="001025BE" w:rsidP="001C4C00">
            <w:pPr>
              <w:jc w:val="center"/>
              <w:rPr>
                <w:b/>
              </w:rPr>
            </w:pPr>
            <w:r w:rsidRPr="001C4C00">
              <w:rPr>
                <w:b/>
              </w:rPr>
              <w:t>(Integrated Performance Assessment)</w:t>
            </w:r>
          </w:p>
        </w:tc>
      </w:tr>
      <w:tr w:rsidR="001025BE">
        <w:trPr>
          <w:cantSplit/>
          <w:trHeight w:val="290"/>
        </w:trPr>
        <w:tc>
          <w:tcPr>
            <w:tcW w:w="1713" w:type="dxa"/>
            <w:shd w:val="clear" w:color="auto" w:fill="D9D9D9" w:themeFill="background1" w:themeFillShade="D9"/>
            <w:vAlign w:val="center"/>
          </w:tcPr>
          <w:p w:rsidR="001025BE" w:rsidRDefault="001025BE" w:rsidP="000464A9">
            <w:r>
              <w:t>Interpretive</w:t>
            </w:r>
          </w:p>
        </w:tc>
        <w:tc>
          <w:tcPr>
            <w:tcW w:w="7143" w:type="dxa"/>
            <w:gridSpan w:val="3"/>
            <w:shd w:val="clear" w:color="auto" w:fill="auto"/>
          </w:tcPr>
          <w:p w:rsidR="001025BE" w:rsidRDefault="001025BE" w:rsidP="00CC4624">
            <w:r>
              <w:t xml:space="preserve">Read authentic text on topic of </w:t>
            </w:r>
            <w:r w:rsidR="00CC4624">
              <w:t xml:space="preserve">maintaining a healthy lifestyle written by a native speaker from Spanish-speaking country not yet studied. Compare and contrast to your own routine and lifestyle.  </w:t>
            </w:r>
          </w:p>
        </w:tc>
      </w:tr>
      <w:tr w:rsidR="001025BE">
        <w:trPr>
          <w:cantSplit/>
          <w:trHeight w:val="290"/>
        </w:trPr>
        <w:tc>
          <w:tcPr>
            <w:tcW w:w="1713" w:type="dxa"/>
            <w:shd w:val="clear" w:color="auto" w:fill="D9D9D9" w:themeFill="background1" w:themeFillShade="D9"/>
            <w:vAlign w:val="center"/>
          </w:tcPr>
          <w:p w:rsidR="001025BE" w:rsidRDefault="001025BE" w:rsidP="000464A9">
            <w:r>
              <w:t>Interpersonal</w:t>
            </w:r>
          </w:p>
        </w:tc>
        <w:tc>
          <w:tcPr>
            <w:tcW w:w="7143" w:type="dxa"/>
            <w:gridSpan w:val="3"/>
            <w:shd w:val="clear" w:color="auto" w:fill="auto"/>
          </w:tcPr>
          <w:p w:rsidR="001025BE" w:rsidRDefault="00CC4624" w:rsidP="00CC4624">
            <w:r>
              <w:t>Compare and contrast how you maintained your healthy lifestyle during a trip you “planned” and took to a region/neighborhood of your choice in Spain.</w:t>
            </w:r>
          </w:p>
        </w:tc>
      </w:tr>
      <w:tr w:rsidR="001025BE">
        <w:trPr>
          <w:cantSplit/>
          <w:trHeight w:val="290"/>
        </w:trPr>
        <w:tc>
          <w:tcPr>
            <w:tcW w:w="1713" w:type="dxa"/>
            <w:shd w:val="clear" w:color="auto" w:fill="D9D9D9" w:themeFill="background1" w:themeFillShade="D9"/>
            <w:vAlign w:val="center"/>
          </w:tcPr>
          <w:p w:rsidR="001025BE" w:rsidRDefault="001025BE" w:rsidP="000464A9">
            <w:r>
              <w:t>Presentational</w:t>
            </w:r>
          </w:p>
        </w:tc>
        <w:tc>
          <w:tcPr>
            <w:tcW w:w="7143" w:type="dxa"/>
            <w:gridSpan w:val="3"/>
            <w:shd w:val="clear" w:color="auto" w:fill="auto"/>
          </w:tcPr>
          <w:p w:rsidR="001025BE" w:rsidRDefault="000F7C1A" w:rsidP="00CC4624">
            <w:r>
              <w:t>After in-class research, present via mult</w:t>
            </w:r>
            <w:r w:rsidR="00CC4624">
              <w:t xml:space="preserve">imedia presentation how you maintained your healthy lifestyle during a trip you “planned” and took to a region/neighborhood of your choice in Spain. </w:t>
            </w:r>
          </w:p>
        </w:tc>
      </w:tr>
      <w:tr w:rsidR="001025BE">
        <w:trPr>
          <w:trHeight w:val="432"/>
        </w:trPr>
        <w:tc>
          <w:tcPr>
            <w:tcW w:w="4607" w:type="dxa"/>
            <w:gridSpan w:val="3"/>
            <w:shd w:val="clear" w:color="auto" w:fill="D9D9D9" w:themeFill="background1" w:themeFillShade="D9"/>
            <w:vAlign w:val="center"/>
          </w:tcPr>
          <w:p w:rsidR="001025BE" w:rsidRPr="00BE012C" w:rsidRDefault="001025BE" w:rsidP="00BE012C">
            <w:pPr>
              <w:jc w:val="center"/>
              <w:rPr>
                <w:b/>
              </w:rPr>
            </w:pPr>
            <w:r>
              <w:rPr>
                <w:b/>
              </w:rPr>
              <w:t>Formative Assessments</w:t>
            </w:r>
          </w:p>
        </w:tc>
        <w:tc>
          <w:tcPr>
            <w:tcW w:w="4249" w:type="dxa"/>
            <w:shd w:val="clear" w:color="auto" w:fill="D9D9D9" w:themeFill="background1" w:themeFillShade="D9"/>
            <w:vAlign w:val="center"/>
          </w:tcPr>
          <w:p w:rsidR="001025BE" w:rsidRPr="00BE012C" w:rsidRDefault="001025BE" w:rsidP="00BE012C">
            <w:pPr>
              <w:jc w:val="center"/>
              <w:rPr>
                <w:b/>
              </w:rPr>
            </w:pPr>
            <w:r>
              <w:rPr>
                <w:b/>
              </w:rPr>
              <w:t>Other Summative Assessments</w:t>
            </w:r>
          </w:p>
        </w:tc>
      </w:tr>
      <w:tr w:rsidR="001025BE">
        <w:trPr>
          <w:trHeight w:val="290"/>
        </w:trPr>
        <w:tc>
          <w:tcPr>
            <w:tcW w:w="4607" w:type="dxa"/>
            <w:gridSpan w:val="3"/>
            <w:shd w:val="clear" w:color="auto" w:fill="auto"/>
          </w:tcPr>
          <w:p w:rsidR="001025BE" w:rsidRDefault="005B1B72" w:rsidP="005F73AC">
            <w:r>
              <w:t xml:space="preserve">-describe </w:t>
            </w:r>
            <w:r w:rsidR="005C4772">
              <w:t xml:space="preserve">how so-and-so gets ready and stays healthy using storyboard images. </w:t>
            </w:r>
          </w:p>
          <w:p w:rsidR="001025BE" w:rsidRPr="00BE012C" w:rsidRDefault="005C4772" w:rsidP="005C4772">
            <w:r>
              <w:t>-Read and interpret 2 food labels, and identify healthy and unhealthy qualities. Assess whether they are suitable for a person with specific dietary needs.</w:t>
            </w:r>
          </w:p>
        </w:tc>
        <w:tc>
          <w:tcPr>
            <w:tcW w:w="4249" w:type="dxa"/>
            <w:shd w:val="clear" w:color="auto" w:fill="auto"/>
          </w:tcPr>
          <w:p w:rsidR="001025BE" w:rsidRDefault="005B1B72" w:rsidP="005847C9">
            <w:pPr>
              <w:pStyle w:val="ListParagraph"/>
              <w:ind w:left="360"/>
            </w:pPr>
            <w:r>
              <w:t>-Create children’s book explaining to a young child how to get ready for school, using reflexive verbs.</w:t>
            </w:r>
          </w:p>
          <w:p w:rsidR="001025BE" w:rsidRPr="00BE012C" w:rsidRDefault="001025BE" w:rsidP="005C4772">
            <w:pPr>
              <w:pStyle w:val="ListParagraph"/>
              <w:ind w:left="360"/>
            </w:pPr>
          </w:p>
        </w:tc>
      </w:tr>
      <w:tr w:rsidR="001025BE">
        <w:trPr>
          <w:trHeight w:val="432"/>
        </w:trPr>
        <w:tc>
          <w:tcPr>
            <w:tcW w:w="8856" w:type="dxa"/>
            <w:gridSpan w:val="4"/>
            <w:shd w:val="solid" w:color="FFFF00" w:fill="FF0000"/>
            <w:vAlign w:val="center"/>
          </w:tcPr>
          <w:p w:rsidR="001025BE" w:rsidRPr="00AF6698" w:rsidRDefault="001025BE" w:rsidP="00AF6698">
            <w:pPr>
              <w:jc w:val="center"/>
            </w:pPr>
            <w:r w:rsidRPr="00BE012C">
              <w:t>Learning Activities</w:t>
            </w:r>
          </w:p>
        </w:tc>
      </w:tr>
      <w:tr w:rsidR="001025BE">
        <w:trPr>
          <w:trHeight w:val="432"/>
        </w:trPr>
        <w:tc>
          <w:tcPr>
            <w:tcW w:w="8856" w:type="dxa"/>
            <w:gridSpan w:val="4"/>
            <w:shd w:val="clear" w:color="auto" w:fill="auto"/>
            <w:vAlign w:val="center"/>
          </w:tcPr>
          <w:p w:rsidR="001025BE" w:rsidRDefault="005C4772" w:rsidP="00AF6698">
            <w:r>
              <w:t xml:space="preserve">-interview a partner on their daily routine </w:t>
            </w:r>
          </w:p>
          <w:p w:rsidR="005C4772" w:rsidRDefault="005C4772" w:rsidP="00AF6698">
            <w:r>
              <w:t xml:space="preserve">-keep a journal, responding to varying prompts given by teacher to practice grammatical structures, in regards to students’ lives and daily activities. </w:t>
            </w:r>
            <w:r w:rsidR="00BA25AA">
              <w:t xml:space="preserve"> Mention the foods that you ate each day </w:t>
            </w:r>
          </w:p>
          <w:p w:rsidR="00D2533C" w:rsidRDefault="00D2533C" w:rsidP="00AF6698">
            <w:r>
              <w:t>-create an updated food pyramid that responds to the needs of modern lifestyles</w:t>
            </w:r>
          </w:p>
          <w:p w:rsidR="00BA25AA" w:rsidRDefault="00BA25AA" w:rsidP="00AF6698">
            <w:r>
              <w:t>-Discuss with partner your daily routine, your habits, and your preferences</w:t>
            </w:r>
          </w:p>
          <w:p w:rsidR="00BA25AA" w:rsidRDefault="00BA25AA" w:rsidP="00AF6698">
            <w:r>
              <w:t xml:space="preserve">-Students write an article on health and fitness/habits from perspective of famous personality of their choice. Exchange with others and try to figure out “who” wrote each article. </w:t>
            </w:r>
          </w:p>
          <w:p w:rsidR="00BA25AA" w:rsidRDefault="00BA25AA" w:rsidP="00AF6698">
            <w:r>
              <w:t>-Post questions about health and routines to online forum, and give advice to others using expressions of obligation.</w:t>
            </w:r>
          </w:p>
          <w:p w:rsidR="00BA25AA" w:rsidRDefault="00BA25AA" w:rsidP="00AF6698">
            <w:r>
              <w:t xml:space="preserve">-Interview others about what they ate over weekend/yesterday/on important holidays. </w:t>
            </w:r>
          </w:p>
          <w:p w:rsidR="00D2533C" w:rsidRPr="003A2700" w:rsidRDefault="00BA25AA" w:rsidP="00AF6698">
            <w:r>
              <w:t>-Discuss with partner planning a meal, what to shop for, etc/plan weekend activities centered around healthy lifestyle</w:t>
            </w:r>
          </w:p>
          <w:p w:rsidR="001025BE" w:rsidRPr="003A2700" w:rsidRDefault="001025BE" w:rsidP="00AF6698">
            <w:pPr>
              <w:rPr>
                <w:rFonts w:cs="Verdana"/>
                <w:szCs w:val="22"/>
                <w:lang w:bidi="en-US"/>
              </w:rPr>
            </w:pPr>
          </w:p>
          <w:p w:rsidR="001025BE" w:rsidRPr="00BE012C" w:rsidRDefault="001025BE" w:rsidP="00AF6698">
            <w:pPr>
              <w:jc w:val="center"/>
            </w:pPr>
          </w:p>
        </w:tc>
      </w:tr>
      <w:tr w:rsidR="001025BE">
        <w:trPr>
          <w:trHeight w:val="432"/>
        </w:trPr>
        <w:tc>
          <w:tcPr>
            <w:tcW w:w="8856" w:type="dxa"/>
            <w:gridSpan w:val="4"/>
            <w:shd w:val="solid" w:color="FFFF00" w:fill="auto"/>
            <w:vAlign w:val="center"/>
          </w:tcPr>
          <w:p w:rsidR="001025BE" w:rsidRPr="003A2700" w:rsidRDefault="001025BE" w:rsidP="006962FC">
            <w:pPr>
              <w:jc w:val="center"/>
            </w:pPr>
            <w:r w:rsidRPr="006962FC">
              <w:t>Resources</w:t>
            </w:r>
          </w:p>
        </w:tc>
      </w:tr>
      <w:tr w:rsidR="001025BE">
        <w:trPr>
          <w:trHeight w:val="432"/>
        </w:trPr>
        <w:tc>
          <w:tcPr>
            <w:tcW w:w="8856" w:type="dxa"/>
            <w:gridSpan w:val="4"/>
            <w:shd w:val="clear" w:color="auto" w:fill="auto"/>
            <w:vAlign w:val="center"/>
          </w:tcPr>
          <w:p w:rsidR="001025BE" w:rsidRDefault="001025BE" w:rsidP="00AF6698"/>
          <w:p w:rsidR="001025BE" w:rsidRDefault="001025BE" w:rsidP="00AF6698"/>
          <w:p w:rsidR="001025BE" w:rsidRPr="003A2700" w:rsidRDefault="001025BE" w:rsidP="00AF6698"/>
        </w:tc>
      </w:tr>
    </w:tbl>
    <w:p w:rsidR="000B7F32" w:rsidRPr="004D4008" w:rsidRDefault="000B7F32" w:rsidP="004D4008"/>
    <w:sectPr w:rsidR="000B7F32" w:rsidRPr="004D4008" w:rsidSect="000B7F32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00126A"/>
    <w:multiLevelType w:val="hybridMultilevel"/>
    <w:tmpl w:val="52E6CB1E"/>
    <w:lvl w:ilvl="0" w:tplc="5C8A7D78">
      <w:start w:val="1"/>
      <w:numFmt w:val="bullet"/>
      <w:lvlText w:val="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9650F21"/>
    <w:multiLevelType w:val="hybridMultilevel"/>
    <w:tmpl w:val="49BAF6B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17CB73B7"/>
    <w:multiLevelType w:val="hybridMultilevel"/>
    <w:tmpl w:val="DA7087A4"/>
    <w:lvl w:ilvl="0" w:tplc="8EF26A92">
      <w:numFmt w:val="bullet"/>
      <w:lvlText w:val=""/>
      <w:lvlJc w:val="left"/>
      <w:pPr>
        <w:ind w:left="720" w:hanging="360"/>
      </w:pPr>
      <w:rPr>
        <w:rFonts w:ascii="Symbol" w:eastAsiaTheme="minorHAnsi" w:hAnsi="Symbol" w:cs="Verdan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02C65F7"/>
    <w:multiLevelType w:val="hybridMultilevel"/>
    <w:tmpl w:val="F2F2B5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8B8448E"/>
    <w:multiLevelType w:val="hybridMultilevel"/>
    <w:tmpl w:val="747E69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C7C57FF"/>
    <w:multiLevelType w:val="hybridMultilevel"/>
    <w:tmpl w:val="4C641E3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1972678"/>
    <w:multiLevelType w:val="hybridMultilevel"/>
    <w:tmpl w:val="0CAA1A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1A95B7D"/>
    <w:multiLevelType w:val="hybridMultilevel"/>
    <w:tmpl w:val="4AF860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431764F"/>
    <w:multiLevelType w:val="hybridMultilevel"/>
    <w:tmpl w:val="245AFB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5011972"/>
    <w:multiLevelType w:val="hybridMultilevel"/>
    <w:tmpl w:val="D0A02F96"/>
    <w:lvl w:ilvl="0" w:tplc="78EC8D48">
      <w:start w:val="1"/>
      <w:numFmt w:val="bullet"/>
      <w:lvlText w:val=""/>
      <w:lvlJc w:val="left"/>
      <w:pPr>
        <w:tabs>
          <w:tab w:val="num" w:pos="580"/>
        </w:tabs>
        <w:ind w:left="580" w:hanging="360"/>
      </w:pPr>
      <w:rPr>
        <w:rFonts w:ascii="Symbol" w:hAnsi="Symbol" w:hint="default"/>
        <w:w w:val="0"/>
      </w:rPr>
    </w:lvl>
    <w:lvl w:ilvl="1" w:tplc="00030409" w:tentative="1">
      <w:start w:val="1"/>
      <w:numFmt w:val="bullet"/>
      <w:lvlText w:val="o"/>
      <w:lvlJc w:val="left"/>
      <w:pPr>
        <w:tabs>
          <w:tab w:val="num" w:pos="940"/>
        </w:tabs>
        <w:ind w:left="9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1660"/>
        </w:tabs>
        <w:ind w:left="16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380"/>
        </w:tabs>
        <w:ind w:left="23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100"/>
        </w:tabs>
        <w:ind w:left="31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3820"/>
        </w:tabs>
        <w:ind w:left="38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4540"/>
        </w:tabs>
        <w:ind w:left="45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260"/>
        </w:tabs>
        <w:ind w:left="52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5980"/>
        </w:tabs>
        <w:ind w:left="5980" w:hanging="360"/>
      </w:pPr>
      <w:rPr>
        <w:rFonts w:ascii="Wingdings" w:hAnsi="Wingdings" w:hint="default"/>
      </w:rPr>
    </w:lvl>
  </w:abstractNum>
  <w:abstractNum w:abstractNumId="10">
    <w:nsid w:val="507E4155"/>
    <w:multiLevelType w:val="hybridMultilevel"/>
    <w:tmpl w:val="5AE68EE8"/>
    <w:lvl w:ilvl="0" w:tplc="78EC8D48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5AAA0180"/>
    <w:multiLevelType w:val="hybridMultilevel"/>
    <w:tmpl w:val="77764C7C"/>
    <w:lvl w:ilvl="0" w:tplc="78EC8D48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5C382A04"/>
    <w:multiLevelType w:val="hybridMultilevel"/>
    <w:tmpl w:val="3CC24F1A"/>
    <w:lvl w:ilvl="0" w:tplc="78EC8D4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3">
    <w:nsid w:val="601D73E0"/>
    <w:multiLevelType w:val="hybridMultilevel"/>
    <w:tmpl w:val="5362570C"/>
    <w:lvl w:ilvl="0" w:tplc="78EC8D48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6E174750"/>
    <w:multiLevelType w:val="hybridMultilevel"/>
    <w:tmpl w:val="F5102B5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737823D6"/>
    <w:multiLevelType w:val="hybridMultilevel"/>
    <w:tmpl w:val="0C14A772"/>
    <w:lvl w:ilvl="0" w:tplc="78EC8D48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1" w:tplc="0003040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751C75CB"/>
    <w:multiLevelType w:val="hybridMultilevel"/>
    <w:tmpl w:val="7062BA5E"/>
    <w:lvl w:ilvl="0" w:tplc="78EC8D48">
      <w:start w:val="1"/>
      <w:numFmt w:val="bullet"/>
      <w:lvlText w:val=""/>
      <w:lvlJc w:val="left"/>
      <w:pPr>
        <w:tabs>
          <w:tab w:val="num" w:pos="580"/>
        </w:tabs>
        <w:ind w:left="580" w:hanging="360"/>
      </w:pPr>
      <w:rPr>
        <w:rFonts w:ascii="Symbol" w:hAnsi="Symbol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660"/>
        </w:tabs>
        <w:ind w:left="166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380"/>
        </w:tabs>
        <w:ind w:left="238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3100"/>
        </w:tabs>
        <w:ind w:left="310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820"/>
        </w:tabs>
        <w:ind w:left="382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540"/>
        </w:tabs>
        <w:ind w:left="454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260"/>
        </w:tabs>
        <w:ind w:left="526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980"/>
        </w:tabs>
        <w:ind w:left="598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700"/>
        </w:tabs>
        <w:ind w:left="6700" w:hanging="360"/>
      </w:pPr>
      <w:rPr>
        <w:rFonts w:ascii="Wingdings" w:hAnsi="Wingdings" w:hint="default"/>
      </w:rPr>
    </w:lvl>
  </w:abstractNum>
  <w:abstractNum w:abstractNumId="17">
    <w:nsid w:val="7EF25765"/>
    <w:multiLevelType w:val="hybridMultilevel"/>
    <w:tmpl w:val="74E04F3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9"/>
  </w:num>
  <w:num w:numId="2">
    <w:abstractNumId w:val="17"/>
  </w:num>
  <w:num w:numId="3">
    <w:abstractNumId w:val="12"/>
  </w:num>
  <w:num w:numId="4">
    <w:abstractNumId w:val="3"/>
  </w:num>
  <w:num w:numId="5">
    <w:abstractNumId w:val="6"/>
  </w:num>
  <w:num w:numId="6">
    <w:abstractNumId w:val="4"/>
  </w:num>
  <w:num w:numId="7">
    <w:abstractNumId w:val="5"/>
  </w:num>
  <w:num w:numId="8">
    <w:abstractNumId w:val="7"/>
  </w:num>
  <w:num w:numId="9">
    <w:abstractNumId w:val="8"/>
  </w:num>
  <w:num w:numId="10">
    <w:abstractNumId w:val="0"/>
  </w:num>
  <w:num w:numId="11">
    <w:abstractNumId w:val="16"/>
  </w:num>
  <w:num w:numId="12">
    <w:abstractNumId w:val="1"/>
  </w:num>
  <w:num w:numId="13">
    <w:abstractNumId w:val="15"/>
  </w:num>
  <w:num w:numId="14">
    <w:abstractNumId w:val="11"/>
  </w:num>
  <w:num w:numId="15">
    <w:abstractNumId w:val="13"/>
  </w:num>
  <w:num w:numId="16">
    <w:abstractNumId w:val="10"/>
  </w:num>
  <w:num w:numId="17">
    <w:abstractNumId w:val="14"/>
  </w:num>
  <w:num w:numId="1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trackRevisions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0B7F32"/>
    <w:rsid w:val="000416AD"/>
    <w:rsid w:val="000464A9"/>
    <w:rsid w:val="000569DF"/>
    <w:rsid w:val="000927CE"/>
    <w:rsid w:val="000A06AA"/>
    <w:rsid w:val="000B7F32"/>
    <w:rsid w:val="000E697C"/>
    <w:rsid w:val="000F7C1A"/>
    <w:rsid w:val="001025BE"/>
    <w:rsid w:val="0014106E"/>
    <w:rsid w:val="001C4C00"/>
    <w:rsid w:val="0022104E"/>
    <w:rsid w:val="002D2623"/>
    <w:rsid w:val="002F2147"/>
    <w:rsid w:val="00356DAA"/>
    <w:rsid w:val="00424F50"/>
    <w:rsid w:val="00494341"/>
    <w:rsid w:val="004C4F5E"/>
    <w:rsid w:val="004D4008"/>
    <w:rsid w:val="00501F0B"/>
    <w:rsid w:val="005725BA"/>
    <w:rsid w:val="0057718E"/>
    <w:rsid w:val="005847C9"/>
    <w:rsid w:val="005A0194"/>
    <w:rsid w:val="005A45F0"/>
    <w:rsid w:val="005B1B72"/>
    <w:rsid w:val="005C4772"/>
    <w:rsid w:val="005F73AC"/>
    <w:rsid w:val="0062268B"/>
    <w:rsid w:val="006962FC"/>
    <w:rsid w:val="006C439C"/>
    <w:rsid w:val="00777251"/>
    <w:rsid w:val="00782478"/>
    <w:rsid w:val="007C4555"/>
    <w:rsid w:val="00837CB1"/>
    <w:rsid w:val="0086562A"/>
    <w:rsid w:val="008953DF"/>
    <w:rsid w:val="008B31B7"/>
    <w:rsid w:val="00A07441"/>
    <w:rsid w:val="00A33E49"/>
    <w:rsid w:val="00A4446A"/>
    <w:rsid w:val="00AF6698"/>
    <w:rsid w:val="00B577B7"/>
    <w:rsid w:val="00BA25AA"/>
    <w:rsid w:val="00BE012C"/>
    <w:rsid w:val="00C40242"/>
    <w:rsid w:val="00CA7F8E"/>
    <w:rsid w:val="00CC4624"/>
    <w:rsid w:val="00D21EED"/>
    <w:rsid w:val="00D2533C"/>
    <w:rsid w:val="00D50043"/>
    <w:rsid w:val="00E35974"/>
    <w:rsid w:val="00F20B4A"/>
    <w:rsid w:val="00FE6DED"/>
  </w:rsids>
  <m:mathPr>
    <m:mathFont m:val="Abadi MT Condensed Extra Bold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4929"/>
    <w:rPr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0B7F32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1C4C0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7" Type="http://schemas.microsoft.com/office/2007/relationships/stylesWithEffects" Target="stylesWithEffects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</TotalTime>
  <Pages>2</Pages>
  <Words>529</Words>
  <Characters>3016</Characters>
  <Application>Microsoft Macintosh Word</Application>
  <DocSecurity>0</DocSecurity>
  <Lines>25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Parkway School District</Company>
  <LinksUpToDate>false</LinksUpToDate>
  <CharactersWithSpaces>3703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Terrill Laura</dc:creator>
  <cp:keywords/>
  <dc:description/>
  <cp:lastModifiedBy>Terrill Laura</cp:lastModifiedBy>
  <cp:revision>8</cp:revision>
  <dcterms:created xsi:type="dcterms:W3CDTF">2011-06-13T17:33:00Z</dcterms:created>
  <dcterms:modified xsi:type="dcterms:W3CDTF">2012-05-22T02:44:00Z</dcterms:modified>
</cp:coreProperties>
</file>